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82" w:rsidRPr="00801AB5" w:rsidRDefault="00257DDC" w:rsidP="00A563F7">
      <w:pPr>
        <w:jc w:val="center"/>
        <w:rPr>
          <w:rFonts w:ascii="Calibri" w:hAnsi="Calibri"/>
          <w:b/>
        </w:rPr>
      </w:pPr>
      <w:r w:rsidRPr="00801AB5">
        <w:rPr>
          <w:rFonts w:ascii="Calibri" w:hAnsi="Calibri"/>
          <w:b/>
        </w:rPr>
        <w:t xml:space="preserve">PNUD y SEGIB presentaron el Libro </w:t>
      </w:r>
      <w:r w:rsidR="00FA23AA" w:rsidRPr="00801AB5">
        <w:rPr>
          <w:rFonts w:ascii="Calibri" w:hAnsi="Calibri"/>
          <w:b/>
        </w:rPr>
        <w:t>B</w:t>
      </w:r>
      <w:r w:rsidRPr="00801AB5">
        <w:rPr>
          <w:rFonts w:ascii="Calibri" w:hAnsi="Calibri"/>
          <w:b/>
        </w:rPr>
        <w:t>lanco del aporte de las empresas TIC a la educación en Iberoamérica</w:t>
      </w:r>
    </w:p>
    <w:p w:rsidR="00FA23AA" w:rsidRPr="00801AB5" w:rsidRDefault="00FA23AA" w:rsidP="00A563F7">
      <w:pPr>
        <w:jc w:val="center"/>
        <w:rPr>
          <w:rFonts w:ascii="Calibri" w:hAnsi="Calibri"/>
          <w:b/>
        </w:rPr>
      </w:pPr>
    </w:p>
    <w:p w:rsidR="00A53973" w:rsidRDefault="00BF6B90" w:rsidP="00BF6B90">
      <w:pPr>
        <w:jc w:val="both"/>
        <w:rPr>
          <w:rFonts w:ascii="Calibri" w:hAnsi="Calibri" w:cs="Calibri"/>
          <w:i/>
        </w:rPr>
      </w:pPr>
      <w:r w:rsidRPr="00801AB5">
        <w:rPr>
          <w:rFonts w:ascii="Calibri" w:hAnsi="Calibri"/>
          <w:i/>
        </w:rPr>
        <w:t xml:space="preserve">Se analizan </w:t>
      </w:r>
      <w:r w:rsidRPr="00801AB5">
        <w:rPr>
          <w:rFonts w:ascii="Calibri" w:hAnsi="Calibri" w:cs="Calibri"/>
          <w:i/>
        </w:rPr>
        <w:t xml:space="preserve">más de 240 iniciativas </w:t>
      </w:r>
      <w:r w:rsidR="003B21B1">
        <w:rPr>
          <w:rFonts w:ascii="Calibri" w:hAnsi="Calibri" w:cs="Calibri"/>
          <w:i/>
        </w:rPr>
        <w:t xml:space="preserve">de fomento a la educación </w:t>
      </w:r>
      <w:r w:rsidRPr="00801AB5">
        <w:rPr>
          <w:rFonts w:ascii="Calibri" w:hAnsi="Calibri" w:cs="Calibri"/>
          <w:i/>
        </w:rPr>
        <w:t>que se desarrollan en 20 países de la región entre 4 compañías de alcance global.</w:t>
      </w:r>
      <w:r w:rsidRPr="00801AB5">
        <w:rPr>
          <w:rFonts w:ascii="Calibri" w:hAnsi="Calibri"/>
        </w:rPr>
        <w:t xml:space="preserve"> </w:t>
      </w:r>
      <w:r w:rsidRPr="00801AB5">
        <w:rPr>
          <w:rFonts w:ascii="Calibri" w:hAnsi="Calibri" w:cs="Calibri"/>
          <w:i/>
        </w:rPr>
        <w:t>Se</w:t>
      </w:r>
      <w:r w:rsidR="00A53973">
        <w:rPr>
          <w:rFonts w:ascii="Calibri" w:hAnsi="Calibri" w:cs="Calibri"/>
          <w:i/>
        </w:rPr>
        <w:t xml:space="preserve"> destaca la importancia de alianzas público</w:t>
      </w:r>
      <w:r w:rsidR="003B21B1">
        <w:rPr>
          <w:rFonts w:ascii="Calibri" w:hAnsi="Calibri" w:cs="Calibri"/>
          <w:i/>
        </w:rPr>
        <w:t xml:space="preserve"> </w:t>
      </w:r>
      <w:r w:rsidR="00A53973">
        <w:rPr>
          <w:rFonts w:ascii="Calibri" w:hAnsi="Calibri" w:cs="Calibri"/>
          <w:i/>
        </w:rPr>
        <w:t>- privadas para el diseño de políticas y se</w:t>
      </w:r>
      <w:r w:rsidRPr="00801AB5">
        <w:rPr>
          <w:rFonts w:ascii="Calibri" w:hAnsi="Calibri" w:cs="Calibri"/>
          <w:i/>
        </w:rPr>
        <w:t xml:space="preserve"> propone la creación de una figura de enlace</w:t>
      </w:r>
      <w:r w:rsidR="00A53973">
        <w:rPr>
          <w:rFonts w:ascii="Calibri" w:hAnsi="Calibri" w:cs="Calibri"/>
          <w:i/>
        </w:rPr>
        <w:t xml:space="preserve"> orientada a la ejecución de iniciativas de investigación y desarrollo de tecnologías educativas.</w:t>
      </w:r>
    </w:p>
    <w:p w:rsidR="00257DDC" w:rsidRPr="00801AB5" w:rsidRDefault="00257DDC">
      <w:pPr>
        <w:rPr>
          <w:rFonts w:ascii="Calibri" w:hAnsi="Calibri"/>
        </w:rPr>
      </w:pPr>
    </w:p>
    <w:p w:rsidR="00257DDC" w:rsidRPr="00801AB5" w:rsidRDefault="00257DDC" w:rsidP="00FA23AA">
      <w:pPr>
        <w:jc w:val="both"/>
        <w:rPr>
          <w:rFonts w:ascii="Calibri" w:hAnsi="Calibri" w:cs="Calibri"/>
        </w:rPr>
      </w:pPr>
      <w:r w:rsidRPr="00801AB5">
        <w:rPr>
          <w:rFonts w:ascii="Calibri" w:hAnsi="Calibri"/>
        </w:rPr>
        <w:t xml:space="preserve">El Programa de Naciones Unidas para el Desarrollo (PNUD) y </w:t>
      </w:r>
      <w:smartTag w:uri="urn:schemas-microsoft-com:office:smarttags" w:element="PersonName">
        <w:smartTagPr>
          <w:attr w:name="ProductID" w:val="la Secretar￭a General"/>
        </w:smartTagPr>
        <w:smartTag w:uri="urn:schemas-microsoft-com:office:smarttags" w:element="PersonName">
          <w:smartTagPr>
            <w:attr w:name="ProductID" w:val="la Secretar￭a"/>
          </w:smartTagPr>
          <w:r w:rsidRPr="00801AB5">
            <w:rPr>
              <w:rFonts w:ascii="Calibri" w:hAnsi="Calibri"/>
            </w:rPr>
            <w:t>la Secretaría</w:t>
          </w:r>
        </w:smartTag>
        <w:r w:rsidRPr="00801AB5">
          <w:rPr>
            <w:rFonts w:ascii="Calibri" w:hAnsi="Calibri"/>
          </w:rPr>
          <w:t xml:space="preserve"> General</w:t>
        </w:r>
      </w:smartTag>
      <w:r w:rsidRPr="00801AB5">
        <w:rPr>
          <w:rFonts w:ascii="Calibri" w:hAnsi="Calibri"/>
        </w:rPr>
        <w:t xml:space="preserve"> Iberoamericana (SEGIB) presentaron el Libro </w:t>
      </w:r>
      <w:r w:rsidR="00FA23AA" w:rsidRPr="00801AB5">
        <w:rPr>
          <w:rFonts w:ascii="Calibri" w:hAnsi="Calibri"/>
        </w:rPr>
        <w:t>B</w:t>
      </w:r>
      <w:r w:rsidRPr="00801AB5">
        <w:rPr>
          <w:rFonts w:ascii="Calibri" w:hAnsi="Calibri"/>
        </w:rPr>
        <w:t>lanco del aporte de las empresas TIC a la educación en Iberoamérica.</w:t>
      </w:r>
      <w:r w:rsidR="00FA23AA" w:rsidRPr="00801AB5">
        <w:rPr>
          <w:rFonts w:ascii="Calibri" w:hAnsi="Calibri" w:cs="Calibri"/>
        </w:rPr>
        <w:t xml:space="preserve"> </w:t>
      </w:r>
      <w:r w:rsidRPr="00801AB5">
        <w:rPr>
          <w:rFonts w:ascii="Calibri" w:hAnsi="Calibri"/>
        </w:rPr>
        <w:t xml:space="preserve">Se trata de una iniciativa </w:t>
      </w:r>
      <w:r w:rsidR="00AC39CD">
        <w:rPr>
          <w:rFonts w:ascii="Calibri" w:hAnsi="Calibri"/>
        </w:rPr>
        <w:t xml:space="preserve">creada </w:t>
      </w:r>
      <w:r w:rsidR="003B21B1">
        <w:rPr>
          <w:rFonts w:ascii="Calibri" w:hAnsi="Calibri"/>
        </w:rPr>
        <w:t>a partir de</w:t>
      </w:r>
      <w:r w:rsidRPr="00801AB5">
        <w:rPr>
          <w:rFonts w:ascii="Calibri" w:hAnsi="Calibri"/>
        </w:rPr>
        <w:t xml:space="preserve"> </w:t>
      </w:r>
      <w:smartTag w:uri="urn:schemas-microsoft-com:office:smarttags" w:element="PersonName">
        <w:smartTagPr>
          <w:attr w:name="ProductID" w:val="la XX Cumbre"/>
        </w:smartTagPr>
        <w:r w:rsidRPr="00801AB5">
          <w:rPr>
            <w:rFonts w:ascii="Calibri" w:hAnsi="Calibri"/>
          </w:rPr>
          <w:t>la XX Cumbre</w:t>
        </w:r>
      </w:smartTag>
      <w:r w:rsidRPr="00801AB5">
        <w:rPr>
          <w:rFonts w:ascii="Calibri" w:hAnsi="Calibri"/>
        </w:rPr>
        <w:t xml:space="preserve"> Iberoamericana de Jefes de Estado y de Gobierno</w:t>
      </w:r>
      <w:r w:rsidR="00A53973">
        <w:rPr>
          <w:rFonts w:ascii="Calibri" w:hAnsi="Calibri"/>
        </w:rPr>
        <w:t>,</w:t>
      </w:r>
      <w:r w:rsidR="00FA23AA" w:rsidRPr="00801AB5">
        <w:rPr>
          <w:rFonts w:ascii="Calibri" w:hAnsi="Calibri"/>
        </w:rPr>
        <w:t xml:space="preserve"> que tuvo lugar en</w:t>
      </w:r>
      <w:r w:rsidRPr="00801AB5">
        <w:rPr>
          <w:rFonts w:ascii="Calibri" w:hAnsi="Calibri"/>
        </w:rPr>
        <w:t xml:space="preserve"> diciembre de 2010 en Mar del Plata, Argentina</w:t>
      </w:r>
      <w:r w:rsidR="003B21B1">
        <w:rPr>
          <w:rFonts w:ascii="Calibri" w:hAnsi="Calibri"/>
        </w:rPr>
        <w:t xml:space="preserve">, y que </w:t>
      </w:r>
      <w:r w:rsidR="003B21B1" w:rsidRPr="003B21B1">
        <w:rPr>
          <w:rFonts w:ascii="Calibri" w:hAnsi="Calibri"/>
        </w:rPr>
        <w:t>proclamó como tema central a la Educación para la Inclusión Digital.</w:t>
      </w:r>
    </w:p>
    <w:p w:rsidR="00801AB5" w:rsidRPr="00801AB5" w:rsidRDefault="00801AB5" w:rsidP="00FA23AA">
      <w:pPr>
        <w:jc w:val="both"/>
        <w:rPr>
          <w:rFonts w:ascii="Calibri" w:hAnsi="Calibri"/>
          <w:lang w:val="es-MX"/>
        </w:rPr>
      </w:pPr>
    </w:p>
    <w:p w:rsidR="00A563F7" w:rsidRPr="00801AB5" w:rsidRDefault="00A563F7" w:rsidP="00FA23AA">
      <w:pPr>
        <w:jc w:val="both"/>
        <w:rPr>
          <w:rFonts w:ascii="Calibri" w:hAnsi="Calibri" w:cs="Calibri"/>
        </w:rPr>
      </w:pPr>
      <w:r w:rsidRPr="00801AB5">
        <w:rPr>
          <w:rFonts w:ascii="Calibri" w:hAnsi="Calibri"/>
          <w:lang w:val="es-MX"/>
        </w:rPr>
        <w:t>El resultado del estudio surgió de la recopilación y análisis de experiencias de los programas de fomento a la educación de 4 compañías de alcance global: Cisco, Intel, Microsoft y Telefónica.</w:t>
      </w:r>
      <w:r w:rsidR="00801AB5" w:rsidRPr="00801AB5">
        <w:rPr>
          <w:rFonts w:ascii="Calibri" w:hAnsi="Calibri" w:cs="Calibri"/>
        </w:rPr>
        <w:t xml:space="preserve"> </w:t>
      </w:r>
      <w:r w:rsidRPr="00801AB5">
        <w:rPr>
          <w:rFonts w:ascii="Calibri" w:hAnsi="Calibri"/>
          <w:lang w:val="es-MX"/>
        </w:rPr>
        <w:t>En cada una de ellas se enfatizó en la observación de sus programas, el modo de vinculación con el sector público, la colaboración con otras empresas privadas y las oportunidades de mejora para la implementación de sus propuestas.</w:t>
      </w:r>
    </w:p>
    <w:p w:rsidR="00801AB5" w:rsidRPr="00801AB5" w:rsidRDefault="00801AB5" w:rsidP="00FA23AA">
      <w:pPr>
        <w:jc w:val="both"/>
        <w:rPr>
          <w:rFonts w:ascii="Calibri" w:hAnsi="Calibri"/>
        </w:rPr>
      </w:pPr>
    </w:p>
    <w:p w:rsidR="00257DDC" w:rsidRPr="00801AB5" w:rsidRDefault="00A563F7" w:rsidP="00FA23AA">
      <w:pPr>
        <w:jc w:val="both"/>
        <w:rPr>
          <w:rFonts w:ascii="Calibri" w:hAnsi="Calibri" w:cs="Calibri"/>
        </w:rPr>
      </w:pPr>
      <w:r w:rsidRPr="00801AB5">
        <w:rPr>
          <w:rFonts w:ascii="Calibri" w:hAnsi="Calibri"/>
        </w:rPr>
        <w:t xml:space="preserve">El Libro Blanco destaca la importancia asignada por el </w:t>
      </w:r>
      <w:r w:rsidR="00FA23AA" w:rsidRPr="00801AB5">
        <w:rPr>
          <w:rFonts w:ascii="Calibri" w:hAnsi="Calibri"/>
        </w:rPr>
        <w:t>Banco Interamericano de Desarrollo (</w:t>
      </w:r>
      <w:r w:rsidRPr="00801AB5">
        <w:rPr>
          <w:rFonts w:ascii="Calibri" w:hAnsi="Calibri"/>
        </w:rPr>
        <w:t>BID</w:t>
      </w:r>
      <w:r w:rsidR="00FA23AA" w:rsidRPr="00801AB5">
        <w:rPr>
          <w:rFonts w:ascii="Calibri" w:hAnsi="Calibri"/>
        </w:rPr>
        <w:t>)</w:t>
      </w:r>
      <w:r w:rsidRPr="00801AB5">
        <w:rPr>
          <w:rFonts w:ascii="Calibri" w:hAnsi="Calibri"/>
        </w:rPr>
        <w:t xml:space="preserve"> </w:t>
      </w:r>
      <w:r w:rsidRPr="00801AB5">
        <w:rPr>
          <w:rFonts w:ascii="Calibri" w:hAnsi="Calibri" w:cs="Calibri"/>
          <w:lang w:val="es-MX"/>
        </w:rPr>
        <w:t xml:space="preserve">a </w:t>
      </w:r>
      <w:r w:rsidR="00257DDC" w:rsidRPr="00801AB5">
        <w:rPr>
          <w:rFonts w:ascii="Calibri" w:hAnsi="Calibri" w:cs="Calibri"/>
        </w:rPr>
        <w:t xml:space="preserve">pensar el uso de las TIC desde el propio diseño de las políticas públicas, enmarcándolas en una estrategia coherente y sostenible. </w:t>
      </w:r>
      <w:r w:rsidRPr="00801AB5">
        <w:rPr>
          <w:rFonts w:ascii="Calibri" w:hAnsi="Calibri" w:cs="Calibri"/>
        </w:rPr>
        <w:t>“</w:t>
      </w:r>
      <w:r w:rsidR="00257DDC" w:rsidRPr="00801AB5">
        <w:rPr>
          <w:rFonts w:ascii="Calibri" w:hAnsi="Calibri" w:cs="Calibri"/>
        </w:rPr>
        <w:t>Es aquí donde las alianzas público – privadas son claves para esta tarea</w:t>
      </w:r>
      <w:r w:rsidRPr="00801AB5">
        <w:rPr>
          <w:rFonts w:ascii="Calibri" w:hAnsi="Calibri" w:cs="Calibri"/>
        </w:rPr>
        <w:t xml:space="preserve">”, reza el estudio </w:t>
      </w:r>
      <w:r w:rsidR="00FA23AA" w:rsidRPr="00801AB5">
        <w:rPr>
          <w:rFonts w:ascii="Calibri" w:hAnsi="Calibri" w:cs="Calibri"/>
        </w:rPr>
        <w:t>que además</w:t>
      </w:r>
      <w:r w:rsidR="00801AB5" w:rsidRPr="00801AB5">
        <w:rPr>
          <w:rFonts w:ascii="Calibri" w:hAnsi="Calibri" w:cs="Calibri"/>
        </w:rPr>
        <w:t>,</w:t>
      </w:r>
      <w:r w:rsidR="00FA23AA" w:rsidRPr="00801AB5">
        <w:rPr>
          <w:rFonts w:ascii="Calibri" w:hAnsi="Calibri" w:cs="Calibri"/>
        </w:rPr>
        <w:t xml:space="preserve"> </w:t>
      </w:r>
      <w:r w:rsidRPr="00801AB5">
        <w:rPr>
          <w:rFonts w:ascii="Calibri" w:hAnsi="Calibri" w:cs="Calibri"/>
        </w:rPr>
        <w:t>retoma la propuesta de los</w:t>
      </w:r>
      <w:r w:rsidR="00257DDC" w:rsidRPr="00801AB5">
        <w:rPr>
          <w:rFonts w:ascii="Calibri" w:hAnsi="Calibri" w:cs="Calibri"/>
        </w:rPr>
        <w:t xml:space="preserve"> Objetivos de Desarrollo del Milenio</w:t>
      </w:r>
      <w:r w:rsidR="00FA23AA" w:rsidRPr="00801AB5">
        <w:rPr>
          <w:rFonts w:ascii="Calibri" w:hAnsi="Calibri" w:cs="Calibri"/>
        </w:rPr>
        <w:t>,</w:t>
      </w:r>
      <w:r w:rsidR="00257DDC" w:rsidRPr="00801AB5">
        <w:rPr>
          <w:rFonts w:ascii="Calibri" w:hAnsi="Calibri" w:cs="Calibri"/>
        </w:rPr>
        <w:t xml:space="preserve"> impulsados por Naciones Unidas</w:t>
      </w:r>
      <w:r w:rsidR="00FA23AA" w:rsidRPr="00801AB5">
        <w:rPr>
          <w:rFonts w:ascii="Calibri" w:hAnsi="Calibri" w:cs="Calibri"/>
        </w:rPr>
        <w:t>,</w:t>
      </w:r>
      <w:r w:rsidR="00257DDC" w:rsidRPr="00801AB5">
        <w:rPr>
          <w:rFonts w:ascii="Calibri" w:hAnsi="Calibri" w:cs="Calibri"/>
        </w:rPr>
        <w:t xml:space="preserve"> </w:t>
      </w:r>
      <w:r w:rsidRPr="00801AB5">
        <w:rPr>
          <w:rFonts w:ascii="Calibri" w:hAnsi="Calibri" w:cs="Calibri"/>
        </w:rPr>
        <w:t xml:space="preserve">que </w:t>
      </w:r>
      <w:r w:rsidR="00FA23AA" w:rsidRPr="00801AB5">
        <w:rPr>
          <w:rFonts w:ascii="Calibri" w:hAnsi="Calibri" w:cs="Calibri"/>
        </w:rPr>
        <w:t xml:space="preserve">proclaman el </w:t>
      </w:r>
      <w:r w:rsidR="00257DDC" w:rsidRPr="00801AB5">
        <w:rPr>
          <w:rFonts w:ascii="Calibri" w:hAnsi="Calibri" w:cs="Calibri"/>
        </w:rPr>
        <w:t>fomento de una ali</w:t>
      </w:r>
      <w:r w:rsidRPr="00801AB5">
        <w:rPr>
          <w:rFonts w:ascii="Calibri" w:hAnsi="Calibri" w:cs="Calibri"/>
        </w:rPr>
        <w:t xml:space="preserve">anza mundial para el desarrollo y </w:t>
      </w:r>
      <w:r w:rsidR="00257DDC" w:rsidRPr="00801AB5">
        <w:rPr>
          <w:rFonts w:ascii="Calibri" w:hAnsi="Calibri" w:cs="Calibri"/>
        </w:rPr>
        <w:t>la  cooperación con el sector privado para dar acceso a los beneficios de las TICs</w:t>
      </w:r>
      <w:r w:rsidRPr="00801AB5">
        <w:rPr>
          <w:rFonts w:ascii="Calibri" w:hAnsi="Calibri" w:cs="Calibri"/>
        </w:rPr>
        <w:t xml:space="preserve"> como una de las </w:t>
      </w:r>
      <w:r w:rsidR="00FA23AA" w:rsidRPr="00801AB5">
        <w:rPr>
          <w:rFonts w:ascii="Calibri" w:hAnsi="Calibri" w:cs="Calibri"/>
        </w:rPr>
        <w:t>vías</w:t>
      </w:r>
      <w:r w:rsidRPr="00801AB5">
        <w:rPr>
          <w:rFonts w:ascii="Calibri" w:hAnsi="Calibri" w:cs="Calibri"/>
        </w:rPr>
        <w:t xml:space="preserve"> para lograrlo.</w:t>
      </w:r>
    </w:p>
    <w:p w:rsidR="00801AB5" w:rsidRPr="00801AB5" w:rsidRDefault="00801AB5" w:rsidP="00801AB5">
      <w:pPr>
        <w:jc w:val="both"/>
        <w:rPr>
          <w:rFonts w:ascii="Calibri" w:hAnsi="Calibri"/>
        </w:rPr>
      </w:pPr>
    </w:p>
    <w:p w:rsidR="00801AB5" w:rsidRPr="00801AB5" w:rsidRDefault="00A563F7" w:rsidP="00801AB5">
      <w:pPr>
        <w:jc w:val="both"/>
        <w:rPr>
          <w:rFonts w:ascii="Calibri" w:hAnsi="Calibri" w:cs="Calibri"/>
        </w:rPr>
      </w:pPr>
      <w:r w:rsidRPr="00801AB5">
        <w:rPr>
          <w:rFonts w:ascii="Calibri" w:hAnsi="Calibri"/>
        </w:rPr>
        <w:t xml:space="preserve">En este sentido, la propuesta del Libro </w:t>
      </w:r>
      <w:r w:rsidR="00AC39CD">
        <w:rPr>
          <w:rFonts w:ascii="Calibri" w:hAnsi="Calibri"/>
        </w:rPr>
        <w:t>B</w:t>
      </w:r>
      <w:r w:rsidRPr="00801AB5">
        <w:rPr>
          <w:rFonts w:ascii="Calibri" w:hAnsi="Calibri"/>
        </w:rPr>
        <w:t xml:space="preserve">lanco consiste en la creación de una </w:t>
      </w:r>
      <w:r w:rsidR="00AC39CD" w:rsidRPr="00AC39CD">
        <w:rPr>
          <w:rFonts w:ascii="Calibri" w:hAnsi="Calibri"/>
          <w:b/>
        </w:rPr>
        <w:t>F</w:t>
      </w:r>
      <w:r w:rsidRPr="00AC39CD">
        <w:rPr>
          <w:rFonts w:ascii="Calibri" w:hAnsi="Calibri"/>
          <w:b/>
        </w:rPr>
        <w:t xml:space="preserve">igura de enlace </w:t>
      </w:r>
      <w:r w:rsidRPr="00801AB5">
        <w:rPr>
          <w:rFonts w:ascii="Calibri" w:hAnsi="Calibri" w:cs="Calibri"/>
        </w:rPr>
        <w:t xml:space="preserve">que se constituya como un </w:t>
      </w:r>
      <w:r w:rsidRPr="00AC39CD">
        <w:rPr>
          <w:rFonts w:ascii="Calibri" w:hAnsi="Calibri" w:cs="Calibri"/>
          <w:b/>
        </w:rPr>
        <w:t>centro de aplicación de políticas público – privadas de investigación y desarrollo de tecnologías educativas</w:t>
      </w:r>
      <w:r w:rsidRPr="00801AB5">
        <w:rPr>
          <w:rFonts w:ascii="Calibri" w:hAnsi="Calibri" w:cs="Calibri"/>
        </w:rPr>
        <w:t>.</w:t>
      </w:r>
      <w:r w:rsidR="00AC39CD">
        <w:rPr>
          <w:rFonts w:ascii="Calibri" w:hAnsi="Calibri" w:cs="Calibri"/>
        </w:rPr>
        <w:t xml:space="preserve"> Podría ser</w:t>
      </w:r>
      <w:r w:rsidR="00801AB5" w:rsidRPr="00801AB5">
        <w:rPr>
          <w:rFonts w:ascii="Calibri" w:hAnsi="Calibri" w:cs="Calibri"/>
        </w:rPr>
        <w:t xml:space="preserve"> un organismo descentralizado con una fuerte orientación hacia la ejecución de iniciativas.</w:t>
      </w:r>
    </w:p>
    <w:p w:rsidR="00A53973" w:rsidRDefault="00A53973" w:rsidP="00FA23AA">
      <w:pPr>
        <w:jc w:val="both"/>
        <w:rPr>
          <w:rFonts w:ascii="Calibri" w:hAnsi="Calibri"/>
        </w:rPr>
      </w:pPr>
    </w:p>
    <w:p w:rsidR="00A53973" w:rsidRDefault="00A563F7" w:rsidP="00FA23AA">
      <w:pPr>
        <w:jc w:val="both"/>
        <w:rPr>
          <w:rFonts w:ascii="Calibri" w:hAnsi="Calibri"/>
        </w:rPr>
      </w:pPr>
      <w:r w:rsidRPr="00801AB5">
        <w:rPr>
          <w:rFonts w:ascii="Calibri" w:hAnsi="Calibri"/>
        </w:rPr>
        <w:t xml:space="preserve">El enlace debe colaborar en el desarrollo de la sistematización y convergencia de la educación y TIC en Iberoamérica a través de la instrumentación de actividades de articulación público – privada y la colaboración privado – privado. </w:t>
      </w:r>
    </w:p>
    <w:p w:rsidR="00A53973" w:rsidRDefault="00A53973" w:rsidP="00FA23AA">
      <w:pPr>
        <w:jc w:val="both"/>
        <w:rPr>
          <w:rFonts w:ascii="Calibri" w:hAnsi="Calibri"/>
        </w:rPr>
      </w:pPr>
    </w:p>
    <w:p w:rsidR="00257DDC" w:rsidRDefault="00AC39CD" w:rsidP="0082310B">
      <w:pPr>
        <w:jc w:val="both"/>
        <w:rPr>
          <w:b/>
        </w:rPr>
      </w:pPr>
      <w:r>
        <w:rPr>
          <w:rFonts w:ascii="Calibri" w:hAnsi="Calibri"/>
        </w:rPr>
        <w:t>Sus funciones principales consistirían en</w:t>
      </w:r>
      <w:r w:rsidR="00A563F7" w:rsidRPr="00801AB5">
        <w:rPr>
          <w:rFonts w:ascii="Calibri" w:hAnsi="Calibri"/>
        </w:rPr>
        <w:t xml:space="preserve"> </w:t>
      </w:r>
      <w:r w:rsidR="00D736C5">
        <w:rPr>
          <w:rFonts w:ascii="Calibri" w:hAnsi="Calibri"/>
        </w:rPr>
        <w:t>actua</w:t>
      </w:r>
      <w:r w:rsidR="00A563F7" w:rsidRPr="00801AB5">
        <w:rPr>
          <w:rFonts w:ascii="Calibri" w:hAnsi="Calibri"/>
        </w:rPr>
        <w:t>r como nexo entre el sector público y el privado, alineando intereses; recopilar y sistematizar las experiencias iberoamericanas y globales sobre políticas educativas TIC; promover investigaciones cuantitativas y cualitativas  a partir de las mediciones de impacto de l</w:t>
      </w:r>
      <w:r w:rsidR="00D736C5">
        <w:rPr>
          <w:rFonts w:ascii="Calibri" w:hAnsi="Calibri"/>
        </w:rPr>
        <w:t>as TIC a nivel local y regional</w:t>
      </w:r>
      <w:r w:rsidR="00A563F7" w:rsidRPr="00801AB5">
        <w:rPr>
          <w:rFonts w:ascii="Calibri" w:hAnsi="Calibri"/>
        </w:rPr>
        <w:t>; desarrollar metodologías aplicadas a la formación de formadores en TIC y la innovación de modelos pedagógicos; identificar y recomendar mejores prácticas; y apoyar con asesoramiento profesional a aquellos países que desean implementar políticas educativas colaborativas.</w:t>
      </w:r>
    </w:p>
    <w:sectPr w:rsidR="00257DDC" w:rsidSect="003B21B1">
      <w:pgSz w:w="11906" w:h="16838"/>
      <w:pgMar w:top="1276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57DDC"/>
    <w:rsid w:val="000E5382"/>
    <w:rsid w:val="00186B52"/>
    <w:rsid w:val="00257DDC"/>
    <w:rsid w:val="003B21B1"/>
    <w:rsid w:val="00801AB5"/>
    <w:rsid w:val="0082310B"/>
    <w:rsid w:val="0089108F"/>
    <w:rsid w:val="00A53973"/>
    <w:rsid w:val="00A563F7"/>
    <w:rsid w:val="00AC39CD"/>
    <w:rsid w:val="00BF6B90"/>
    <w:rsid w:val="00CC6D92"/>
    <w:rsid w:val="00D736C5"/>
    <w:rsid w:val="00FA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PNUD y SEGIB presentaron el Libro Blanco del aporte de las empresas TIC a la educación en Iberoamérica</vt:lpstr>
    </vt:vector>
  </TitlesOfParts>
  <Company>Ministerio de Planificacion Federal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PNUD y SEGIB presentaron el Libro Blanco del aporte de las empresas TIC a la educación en Iberoamérica</dc:title>
  <dc:creator>abizberge_minplan</dc:creator>
  <cp:lastModifiedBy>GUSTAVO</cp:lastModifiedBy>
  <cp:revision>2</cp:revision>
  <dcterms:created xsi:type="dcterms:W3CDTF">2011-09-21T19:50:00Z</dcterms:created>
  <dcterms:modified xsi:type="dcterms:W3CDTF">2011-09-21T19:50:00Z</dcterms:modified>
</cp:coreProperties>
</file>